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8DF" w:rsidRDefault="00B868DF">
      <w:r>
        <w:t>Shiela Clow</w:t>
      </w:r>
    </w:p>
    <w:p w:rsidR="00B868DF" w:rsidRDefault="00B868DF">
      <w:r>
        <w:t>CI 513             7/28/11</w:t>
      </w:r>
    </w:p>
    <w:p w:rsidR="00B868DF" w:rsidRDefault="00B868DF">
      <w:r>
        <w:t>Reading Response   -3</w:t>
      </w:r>
    </w:p>
    <w:p w:rsidR="00B868DF" w:rsidRDefault="00B868DF"/>
    <w:p w:rsidR="00A4443B" w:rsidRDefault="00A4443B" w:rsidP="00A4443B">
      <w:pPr>
        <w:widowControl w:val="0"/>
        <w:autoSpaceDE w:val="0"/>
        <w:autoSpaceDN w:val="0"/>
        <w:adjustRightInd w:val="0"/>
        <w:spacing w:line="480" w:lineRule="auto"/>
        <w:rPr>
          <w:rFonts w:ascii="Times New Roman" w:hAnsi="Times New Roman" w:cs="Arial"/>
          <w:szCs w:val="26"/>
        </w:rPr>
      </w:pPr>
    </w:p>
    <w:p w:rsidR="00DB082B" w:rsidRPr="00A4443B" w:rsidRDefault="002655DC" w:rsidP="00A4443B">
      <w:pPr>
        <w:widowControl w:val="0"/>
        <w:autoSpaceDE w:val="0"/>
        <w:autoSpaceDN w:val="0"/>
        <w:adjustRightInd w:val="0"/>
        <w:spacing w:line="480" w:lineRule="auto"/>
        <w:rPr>
          <w:rFonts w:ascii="Times New Roman" w:hAnsi="Times New Roman" w:cs="Arial"/>
          <w:szCs w:val="26"/>
        </w:rPr>
      </w:pPr>
      <w:r w:rsidRPr="00A4443B">
        <w:rPr>
          <w:rFonts w:ascii="Times New Roman" w:hAnsi="Times New Roman" w:cs="Arial"/>
          <w:szCs w:val="26"/>
        </w:rPr>
        <w:t xml:space="preserve">1. </w:t>
      </w:r>
      <w:r w:rsidR="00DB082B" w:rsidRPr="00A4443B">
        <w:rPr>
          <w:rFonts w:ascii="Times New Roman" w:hAnsi="Times New Roman" w:cs="Arial"/>
          <w:szCs w:val="26"/>
        </w:rPr>
        <w:t>The Internet safety rules I would teach my students would</w:t>
      </w:r>
      <w:r w:rsidR="00961F27" w:rsidRPr="00A4443B">
        <w:rPr>
          <w:rFonts w:ascii="Times New Roman" w:hAnsi="Times New Roman" w:cs="Arial"/>
          <w:szCs w:val="26"/>
        </w:rPr>
        <w:t xml:space="preserve"> be first and foremost, Think Before You Post. With all the recent discussion going on about cyber-bulling the time is ripe to review digital etiquette and safety with students. I would remind students that taking or sending inappropriate images of themselves can and probably will come back to haunt them and their reputations. Teaching students the potential dang</w:t>
      </w:r>
      <w:r w:rsidRPr="00A4443B">
        <w:rPr>
          <w:rFonts w:ascii="Times New Roman" w:hAnsi="Times New Roman" w:cs="Arial"/>
          <w:szCs w:val="26"/>
        </w:rPr>
        <w:t>ers involved with communication</w:t>
      </w:r>
      <w:r w:rsidR="00961F27" w:rsidRPr="00A4443B">
        <w:rPr>
          <w:rFonts w:ascii="Times New Roman" w:hAnsi="Times New Roman" w:cs="Arial"/>
          <w:szCs w:val="26"/>
        </w:rPr>
        <w:t xml:space="preserve"> on social networking sites is just as important as the adage “don’t talk to strangers</w:t>
      </w:r>
      <w:r w:rsidR="00A4443B">
        <w:rPr>
          <w:rFonts w:ascii="Times New Roman" w:hAnsi="Times New Roman" w:cs="Arial"/>
          <w:szCs w:val="26"/>
        </w:rPr>
        <w:t>”.</w:t>
      </w:r>
      <w:r w:rsidRPr="00A4443B">
        <w:rPr>
          <w:rFonts w:ascii="Times New Roman" w:hAnsi="Times New Roman" w:cs="Arial"/>
          <w:szCs w:val="26"/>
        </w:rPr>
        <w:t xml:space="preserve"> Students should be reminded that </w:t>
      </w:r>
      <w:r w:rsidR="004E4589" w:rsidRPr="00A4443B">
        <w:rPr>
          <w:rFonts w:ascii="Times New Roman" w:hAnsi="Times New Roman" w:cs="Arial"/>
          <w:szCs w:val="26"/>
        </w:rPr>
        <w:t xml:space="preserve">if a website is questionable, ask an adult. </w:t>
      </w:r>
      <w:ins w:id="0" w:author="Gayle Thieman" w:date="2011-08-02T20:05:00Z">
        <w:r w:rsidR="00672A6D">
          <w:rPr>
            <w:rFonts w:ascii="Times New Roman" w:hAnsi="Times New Roman" w:cs="Arial"/>
            <w:szCs w:val="26"/>
          </w:rPr>
          <w:t xml:space="preserve">  Would you address </w:t>
        </w:r>
        <w:proofErr w:type="spellStart"/>
        <w:r w:rsidR="00672A6D">
          <w:rPr>
            <w:rFonts w:ascii="Times New Roman" w:hAnsi="Times New Roman" w:cs="Arial"/>
            <w:szCs w:val="26"/>
          </w:rPr>
          <w:t>sexting</w:t>
        </w:r>
        <w:proofErr w:type="spellEnd"/>
        <w:r w:rsidR="00672A6D">
          <w:rPr>
            <w:rFonts w:ascii="Times New Roman" w:hAnsi="Times New Roman" w:cs="Arial"/>
            <w:szCs w:val="26"/>
          </w:rPr>
          <w:t xml:space="preserve"> with elementary students?  How would you handle this?</w:t>
        </w:r>
      </w:ins>
    </w:p>
    <w:p w:rsidR="00B868DF" w:rsidRPr="00A4443B" w:rsidRDefault="00B868DF" w:rsidP="00A4443B">
      <w:pPr>
        <w:widowControl w:val="0"/>
        <w:autoSpaceDE w:val="0"/>
        <w:autoSpaceDN w:val="0"/>
        <w:adjustRightInd w:val="0"/>
        <w:spacing w:line="480" w:lineRule="auto"/>
        <w:rPr>
          <w:rFonts w:ascii="Times New Roman" w:hAnsi="Times New Roman" w:cs="Arial"/>
          <w:szCs w:val="26"/>
        </w:rPr>
      </w:pPr>
    </w:p>
    <w:p w:rsidR="002655DC" w:rsidRPr="00A4443B" w:rsidRDefault="00B868DF" w:rsidP="00A4443B">
      <w:pPr>
        <w:widowControl w:val="0"/>
        <w:autoSpaceDE w:val="0"/>
        <w:autoSpaceDN w:val="0"/>
        <w:adjustRightInd w:val="0"/>
        <w:spacing w:line="480" w:lineRule="auto"/>
        <w:rPr>
          <w:rFonts w:ascii="Times New Roman" w:hAnsi="Times New Roman" w:cs="Arial"/>
          <w:szCs w:val="26"/>
        </w:rPr>
      </w:pPr>
      <w:r w:rsidRPr="00A4443B">
        <w:rPr>
          <w:rFonts w:ascii="Times New Roman" w:hAnsi="Times New Roman" w:cs="Arial"/>
          <w:szCs w:val="26"/>
        </w:rPr>
        <w:t xml:space="preserve">2. </w:t>
      </w:r>
      <w:r w:rsidR="002655DC" w:rsidRPr="00A4443B">
        <w:rPr>
          <w:rFonts w:ascii="Times New Roman" w:hAnsi="Times New Roman" w:cs="Arial"/>
          <w:szCs w:val="26"/>
        </w:rPr>
        <w:t>Students need to be aware of the real dangers involved with social networking sites by becoming network savvy. They need to limit what personal information they divulge with their privacy</w:t>
      </w:r>
      <w:r w:rsidR="00032E1A" w:rsidRPr="00A4443B">
        <w:rPr>
          <w:rFonts w:ascii="Times New Roman" w:hAnsi="Times New Roman" w:cs="Arial"/>
          <w:szCs w:val="26"/>
        </w:rPr>
        <w:t xml:space="preserve"> settings and not “friend” people</w:t>
      </w:r>
      <w:r w:rsidR="002655DC" w:rsidRPr="00A4443B">
        <w:rPr>
          <w:rFonts w:ascii="Times New Roman" w:hAnsi="Times New Roman" w:cs="Arial"/>
          <w:szCs w:val="26"/>
        </w:rPr>
        <w:t xml:space="preserve"> they don’t know. They need to especially know the importance of disclosing address, phone numbers, passwords, etc… </w:t>
      </w:r>
      <w:r w:rsidR="00032E1A" w:rsidRPr="00A4443B">
        <w:rPr>
          <w:rFonts w:ascii="Times New Roman" w:hAnsi="Times New Roman" w:cs="Arial"/>
          <w:szCs w:val="26"/>
        </w:rPr>
        <w:t>I would suggest they consider not posting anything they wouldn’t want their parents to see.</w:t>
      </w:r>
      <w:ins w:id="1" w:author="Gayle Thieman" w:date="2011-08-02T20:05:00Z">
        <w:r w:rsidR="00672A6D">
          <w:rPr>
            <w:rFonts w:ascii="Times New Roman" w:hAnsi="Times New Roman" w:cs="Arial"/>
            <w:szCs w:val="26"/>
          </w:rPr>
          <w:t xml:space="preserve">  This is a good rule of thumb. </w:t>
        </w:r>
      </w:ins>
    </w:p>
    <w:p w:rsidR="00A4443B" w:rsidRDefault="00A4443B" w:rsidP="00A4443B">
      <w:pPr>
        <w:widowControl w:val="0"/>
        <w:autoSpaceDE w:val="0"/>
        <w:autoSpaceDN w:val="0"/>
        <w:adjustRightInd w:val="0"/>
        <w:spacing w:line="480" w:lineRule="auto"/>
        <w:rPr>
          <w:rFonts w:ascii="Times New Roman" w:hAnsi="Times New Roman" w:cs="Arial"/>
          <w:szCs w:val="26"/>
        </w:rPr>
      </w:pPr>
    </w:p>
    <w:p w:rsidR="004E4589" w:rsidRPr="00A4443B" w:rsidRDefault="00B868DF" w:rsidP="00A4443B">
      <w:pPr>
        <w:widowControl w:val="0"/>
        <w:autoSpaceDE w:val="0"/>
        <w:autoSpaceDN w:val="0"/>
        <w:adjustRightInd w:val="0"/>
        <w:spacing w:line="480" w:lineRule="auto"/>
        <w:rPr>
          <w:rFonts w:ascii="Times New Roman" w:hAnsi="Times New Roman" w:cs="Arial"/>
          <w:szCs w:val="26"/>
        </w:rPr>
      </w:pPr>
      <w:r w:rsidRPr="00A4443B">
        <w:rPr>
          <w:rFonts w:ascii="Times New Roman" w:hAnsi="Times New Roman" w:cs="Arial"/>
          <w:szCs w:val="26"/>
        </w:rPr>
        <w:t xml:space="preserve">3. </w:t>
      </w:r>
      <w:r w:rsidR="001B5DB0" w:rsidRPr="00A4443B">
        <w:rPr>
          <w:rFonts w:ascii="Times New Roman" w:hAnsi="Times New Roman" w:cs="Arial"/>
          <w:szCs w:val="26"/>
        </w:rPr>
        <w:t xml:space="preserve">Cyber bullying is using electronic (internet, texting, etc.) to abuse or intimidate someone. </w:t>
      </w:r>
      <w:r w:rsidR="004E4589" w:rsidRPr="00A4443B">
        <w:rPr>
          <w:rFonts w:ascii="Times New Roman" w:hAnsi="Times New Roman" w:cs="Arial"/>
          <w:szCs w:val="26"/>
        </w:rPr>
        <w:t>What goes</w:t>
      </w:r>
      <w:r w:rsidR="001B5DB0" w:rsidRPr="00A4443B">
        <w:rPr>
          <w:rFonts w:ascii="Times New Roman" w:hAnsi="Times New Roman" w:cs="Arial"/>
          <w:szCs w:val="26"/>
        </w:rPr>
        <w:t xml:space="preserve"> online is forever and they will be held accountable,</w:t>
      </w:r>
      <w:r w:rsidR="004E4589" w:rsidRPr="00A4443B">
        <w:rPr>
          <w:rFonts w:ascii="Times New Roman" w:hAnsi="Times New Roman" w:cs="Arial"/>
          <w:szCs w:val="26"/>
        </w:rPr>
        <w:t xml:space="preserve"> bullying or harassing someone online is illegal. There</w:t>
      </w:r>
      <w:r w:rsidR="001B5DB0" w:rsidRPr="00A4443B">
        <w:rPr>
          <w:rFonts w:ascii="Times New Roman" w:hAnsi="Times New Roman" w:cs="Arial"/>
          <w:szCs w:val="26"/>
        </w:rPr>
        <w:t xml:space="preserve"> are serious implications</w:t>
      </w:r>
      <w:r w:rsidR="004E4589" w:rsidRPr="00A4443B">
        <w:rPr>
          <w:rFonts w:ascii="Times New Roman" w:hAnsi="Times New Roman" w:cs="Arial"/>
          <w:szCs w:val="26"/>
        </w:rPr>
        <w:t xml:space="preserve"> besides </w:t>
      </w:r>
      <w:r w:rsidR="001B5DB0" w:rsidRPr="00A4443B">
        <w:rPr>
          <w:rFonts w:ascii="Times New Roman" w:hAnsi="Times New Roman" w:cs="Arial"/>
          <w:szCs w:val="26"/>
        </w:rPr>
        <w:t xml:space="preserve">just </w:t>
      </w:r>
      <w:r w:rsidR="004E4589" w:rsidRPr="00A4443B">
        <w:rPr>
          <w:rFonts w:ascii="Times New Roman" w:hAnsi="Times New Roman" w:cs="Arial"/>
          <w:szCs w:val="26"/>
        </w:rPr>
        <w:t>breaking laws. Students should be made aware of the emotional impact and toll that b</w:t>
      </w:r>
      <w:r w:rsidR="00032E1A" w:rsidRPr="00A4443B">
        <w:rPr>
          <w:rFonts w:ascii="Times New Roman" w:hAnsi="Times New Roman" w:cs="Arial"/>
          <w:szCs w:val="26"/>
        </w:rPr>
        <w:t xml:space="preserve">ullying can have on their peers. </w:t>
      </w:r>
    </w:p>
    <w:p w:rsidR="00A4443B" w:rsidRPr="00A4443B" w:rsidRDefault="00A4443B" w:rsidP="00A4443B">
      <w:pPr>
        <w:widowControl w:val="0"/>
        <w:autoSpaceDE w:val="0"/>
        <w:autoSpaceDN w:val="0"/>
        <w:adjustRightInd w:val="0"/>
        <w:spacing w:line="480" w:lineRule="auto"/>
        <w:rPr>
          <w:rFonts w:ascii="Times New Roman" w:hAnsi="Times New Roman" w:cs="Arial"/>
          <w:szCs w:val="26"/>
        </w:rPr>
      </w:pPr>
    </w:p>
    <w:p w:rsidR="00032E1A" w:rsidRPr="00A4443B" w:rsidRDefault="00B868DF" w:rsidP="00A4443B">
      <w:pPr>
        <w:widowControl w:val="0"/>
        <w:autoSpaceDE w:val="0"/>
        <w:autoSpaceDN w:val="0"/>
        <w:adjustRightInd w:val="0"/>
        <w:spacing w:line="480" w:lineRule="auto"/>
        <w:rPr>
          <w:rFonts w:ascii="Times New Roman" w:hAnsi="Times New Roman" w:cs="Arial"/>
          <w:szCs w:val="26"/>
        </w:rPr>
      </w:pPr>
      <w:r w:rsidRPr="00A4443B">
        <w:rPr>
          <w:rFonts w:ascii="Times New Roman" w:hAnsi="Times New Roman" w:cs="Arial"/>
          <w:szCs w:val="26"/>
        </w:rPr>
        <w:t xml:space="preserve">4. </w:t>
      </w:r>
      <w:proofErr w:type="spellStart"/>
      <w:r w:rsidR="00032E1A" w:rsidRPr="00A4443B">
        <w:rPr>
          <w:rFonts w:ascii="Times New Roman" w:hAnsi="Times New Roman" w:cs="Arial"/>
          <w:szCs w:val="26"/>
        </w:rPr>
        <w:t>Sexting</w:t>
      </w:r>
      <w:proofErr w:type="spellEnd"/>
      <w:r w:rsidR="00032E1A" w:rsidRPr="00A4443B">
        <w:rPr>
          <w:rFonts w:ascii="Times New Roman" w:hAnsi="Times New Roman" w:cs="Arial"/>
          <w:szCs w:val="26"/>
        </w:rPr>
        <w:t xml:space="preserve"> is </w:t>
      </w:r>
      <w:r w:rsidR="003200D1" w:rsidRPr="00A4443B">
        <w:rPr>
          <w:rFonts w:ascii="Times New Roman" w:hAnsi="Times New Roman" w:cs="Arial"/>
          <w:szCs w:val="26"/>
        </w:rPr>
        <w:t>the exchange of</w:t>
      </w:r>
      <w:r w:rsidR="00032E1A" w:rsidRPr="00A4443B">
        <w:rPr>
          <w:rFonts w:ascii="Times New Roman" w:hAnsi="Times New Roman" w:cs="Arial"/>
          <w:szCs w:val="26"/>
        </w:rPr>
        <w:t xml:space="preserve"> sexually explicit picture</w:t>
      </w:r>
      <w:r w:rsidR="003200D1" w:rsidRPr="00A4443B">
        <w:rPr>
          <w:rFonts w:ascii="Times New Roman" w:hAnsi="Times New Roman" w:cs="Arial"/>
          <w:szCs w:val="26"/>
        </w:rPr>
        <w:t>s on a cell phone between minors.</w:t>
      </w:r>
      <w:r w:rsidR="00032E1A" w:rsidRPr="00A4443B">
        <w:rPr>
          <w:rFonts w:ascii="Times New Roman" w:hAnsi="Times New Roman" w:cs="Arial"/>
          <w:szCs w:val="26"/>
        </w:rPr>
        <w:t xml:space="preserve"> The consequences </w:t>
      </w:r>
      <w:r w:rsidR="003200D1" w:rsidRPr="00A4443B">
        <w:rPr>
          <w:rFonts w:ascii="Times New Roman" w:hAnsi="Times New Roman" w:cs="Arial"/>
          <w:szCs w:val="26"/>
        </w:rPr>
        <w:t xml:space="preserve">can be embarrassing and costly. Students should know how prevalent it is for these pictures to “travel” among their peers to countless viewers. In addition to feeling humiliated, teased or harassed sending </w:t>
      </w:r>
      <w:proofErr w:type="spellStart"/>
      <w:r w:rsidR="003200D1" w:rsidRPr="00A4443B">
        <w:rPr>
          <w:rFonts w:ascii="Times New Roman" w:hAnsi="Times New Roman" w:cs="Arial"/>
          <w:szCs w:val="26"/>
        </w:rPr>
        <w:t>lude</w:t>
      </w:r>
      <w:proofErr w:type="spellEnd"/>
      <w:r w:rsidR="003200D1" w:rsidRPr="00A4443B">
        <w:rPr>
          <w:rFonts w:ascii="Times New Roman" w:hAnsi="Times New Roman" w:cs="Arial"/>
          <w:szCs w:val="26"/>
        </w:rPr>
        <w:t xml:space="preserve"> photos could</w:t>
      </w:r>
      <w:r w:rsidR="00354423" w:rsidRPr="00A4443B">
        <w:rPr>
          <w:rFonts w:ascii="Times New Roman" w:hAnsi="Times New Roman" w:cs="Arial"/>
          <w:szCs w:val="26"/>
        </w:rPr>
        <w:t xml:space="preserve"> fall into the hands of a sexual predator of future boss. </w:t>
      </w:r>
      <w:r w:rsidR="003200D1" w:rsidRPr="00A4443B">
        <w:rPr>
          <w:rFonts w:ascii="Times New Roman" w:hAnsi="Times New Roman" w:cs="Arial"/>
          <w:szCs w:val="26"/>
        </w:rPr>
        <w:t xml:space="preserve"> </w:t>
      </w:r>
    </w:p>
    <w:p w:rsidR="00B868DF" w:rsidRPr="00A4443B" w:rsidRDefault="00B868DF" w:rsidP="00A4443B">
      <w:pPr>
        <w:widowControl w:val="0"/>
        <w:autoSpaceDE w:val="0"/>
        <w:autoSpaceDN w:val="0"/>
        <w:adjustRightInd w:val="0"/>
        <w:spacing w:line="480" w:lineRule="auto"/>
        <w:rPr>
          <w:rFonts w:ascii="Times New Roman" w:hAnsi="Times New Roman" w:cs="Arial"/>
          <w:szCs w:val="26"/>
        </w:rPr>
      </w:pPr>
    </w:p>
    <w:p w:rsidR="00DB082B" w:rsidRPr="00A4443B" w:rsidRDefault="00B868DF" w:rsidP="00A4443B">
      <w:pPr>
        <w:spacing w:line="480" w:lineRule="auto"/>
        <w:rPr>
          <w:rFonts w:ascii="Times New Roman" w:hAnsi="Times New Roman"/>
        </w:rPr>
      </w:pPr>
      <w:r w:rsidRPr="00A4443B">
        <w:rPr>
          <w:rFonts w:ascii="Times New Roman" w:hAnsi="Times New Roman" w:cs="Arial"/>
          <w:szCs w:val="26"/>
        </w:rPr>
        <w:t xml:space="preserve">5. </w:t>
      </w:r>
      <w:r w:rsidR="001B5DB0" w:rsidRPr="00A4443B">
        <w:rPr>
          <w:rFonts w:ascii="Times New Roman" w:hAnsi="Times New Roman" w:cs="Arial"/>
          <w:szCs w:val="26"/>
        </w:rPr>
        <w:t xml:space="preserve">I would stress the importance of using secure passwords that they do not share with anyone. I would also suggest malware, </w:t>
      </w:r>
      <w:proofErr w:type="spellStart"/>
      <w:r w:rsidR="001B5DB0" w:rsidRPr="00A4443B">
        <w:rPr>
          <w:rFonts w:ascii="Times New Roman" w:hAnsi="Times New Roman" w:cs="Arial"/>
          <w:szCs w:val="26"/>
        </w:rPr>
        <w:t>Mcafee</w:t>
      </w:r>
      <w:proofErr w:type="spellEnd"/>
      <w:r w:rsidR="001B5DB0" w:rsidRPr="00A4443B">
        <w:rPr>
          <w:rFonts w:ascii="Times New Roman" w:hAnsi="Times New Roman" w:cs="Arial"/>
          <w:szCs w:val="26"/>
        </w:rPr>
        <w:t xml:space="preserve">, Norton or other anti-virus software. Teaching students not to open mail from unknown senders or access sites they do not trust is most important.  </w:t>
      </w:r>
      <w:ins w:id="2" w:author="Gayle Thieman" w:date="2011-08-02T20:06:00Z">
        <w:r w:rsidR="00672A6D">
          <w:rPr>
            <w:rFonts w:ascii="Times New Roman" w:hAnsi="Times New Roman" w:cs="Arial"/>
            <w:szCs w:val="26"/>
          </w:rPr>
          <w:t>Also students should refrain from resp</w:t>
        </w:r>
      </w:ins>
      <w:ins w:id="3" w:author="Gayle Thieman" w:date="2011-08-02T20:07:00Z">
        <w:r w:rsidR="00672A6D">
          <w:rPr>
            <w:rFonts w:ascii="Times New Roman" w:hAnsi="Times New Roman" w:cs="Arial"/>
            <w:szCs w:val="26"/>
          </w:rPr>
          <w:t>o</w:t>
        </w:r>
      </w:ins>
      <w:ins w:id="4" w:author="Gayle Thieman" w:date="2011-08-02T20:06:00Z">
        <w:r w:rsidR="00672A6D">
          <w:rPr>
            <w:rFonts w:ascii="Times New Roman" w:hAnsi="Times New Roman" w:cs="Arial"/>
            <w:szCs w:val="26"/>
          </w:rPr>
          <w:t>nding to quizzes</w:t>
        </w:r>
        <w:proofErr w:type="gramStart"/>
        <w:r w:rsidR="00672A6D">
          <w:rPr>
            <w:rFonts w:ascii="Times New Roman" w:hAnsi="Times New Roman" w:cs="Arial"/>
            <w:szCs w:val="26"/>
          </w:rPr>
          <w:t xml:space="preserve">, </w:t>
        </w:r>
      </w:ins>
      <w:ins w:id="5" w:author="Gayle Thieman" w:date="2011-08-02T20:07:00Z">
        <w:r w:rsidR="00672A6D">
          <w:rPr>
            <w:rFonts w:ascii="Times New Roman" w:hAnsi="Times New Roman" w:cs="Arial"/>
            <w:szCs w:val="26"/>
          </w:rPr>
          <w:t xml:space="preserve"> emails</w:t>
        </w:r>
        <w:proofErr w:type="gramEnd"/>
        <w:r w:rsidR="00672A6D">
          <w:rPr>
            <w:rFonts w:ascii="Times New Roman" w:hAnsi="Times New Roman" w:cs="Arial"/>
            <w:szCs w:val="26"/>
          </w:rPr>
          <w:t xml:space="preserve"> from strangers, special </w:t>
        </w:r>
        <w:r w:rsidR="00672A6D">
          <w:rPr>
            <w:rFonts w:ascii="Times New Roman" w:hAnsi="Times New Roman" w:cs="Arial"/>
            <w:szCs w:val="26"/>
          </w:rPr>
          <w:t>“</w:t>
        </w:r>
        <w:r w:rsidR="00672A6D">
          <w:rPr>
            <w:rFonts w:ascii="Times New Roman" w:hAnsi="Times New Roman" w:cs="Arial"/>
            <w:szCs w:val="26"/>
          </w:rPr>
          <w:t>to good to be true</w:t>
        </w:r>
        <w:r w:rsidR="00672A6D">
          <w:rPr>
            <w:rFonts w:ascii="Times New Roman" w:hAnsi="Times New Roman" w:cs="Arial"/>
            <w:szCs w:val="26"/>
          </w:rPr>
          <w:t>”</w:t>
        </w:r>
        <w:r w:rsidR="00672A6D">
          <w:rPr>
            <w:rFonts w:ascii="Times New Roman" w:hAnsi="Times New Roman" w:cs="Arial"/>
            <w:szCs w:val="26"/>
          </w:rPr>
          <w:t xml:space="preserve"> offers.  +5</w:t>
        </w:r>
      </w:ins>
    </w:p>
    <w:sectPr w:rsidR="00DB082B" w:rsidRPr="00A4443B" w:rsidSect="00DB082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trackRevision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868DF"/>
    <w:rsid w:val="00032E1A"/>
    <w:rsid w:val="001B5DB0"/>
    <w:rsid w:val="002655DC"/>
    <w:rsid w:val="003200D1"/>
    <w:rsid w:val="00354423"/>
    <w:rsid w:val="004E4589"/>
    <w:rsid w:val="00672A6D"/>
    <w:rsid w:val="00961F27"/>
    <w:rsid w:val="009E17AC"/>
    <w:rsid w:val="00A4443B"/>
    <w:rsid w:val="00B868DF"/>
    <w:rsid w:val="00DB082B"/>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2B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346</Words>
  <Characters>1974</Characters>
  <Application>Microsoft Macintosh Word</Application>
  <DocSecurity>0</DocSecurity>
  <Lines>16</Lines>
  <Paragraphs>3</Paragraphs>
  <ScaleCrop>false</ScaleCrop>
  <Company>PSU</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Shiela Clow</dc:creator>
  <cp:keywords/>
  <cp:lastModifiedBy>Gayle Thieman</cp:lastModifiedBy>
  <cp:revision>2</cp:revision>
  <dcterms:created xsi:type="dcterms:W3CDTF">2011-08-03T03:07:00Z</dcterms:created>
  <dcterms:modified xsi:type="dcterms:W3CDTF">2011-08-03T03:07:00Z</dcterms:modified>
</cp:coreProperties>
</file>